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C592C" w14:textId="77777777" w:rsidR="00FC40CD" w:rsidRPr="00FC40CD" w:rsidRDefault="00FC40CD" w:rsidP="00FC40CD">
      <w:pPr>
        <w:spacing w:after="0" w:line="240" w:lineRule="auto"/>
        <w:jc w:val="right"/>
        <w:rPr>
          <w:rFonts w:cstheme="minorHAnsi"/>
          <w:b/>
          <w:bCs/>
          <w:sz w:val="24"/>
          <w:szCs w:val="24"/>
          <w:lang w:val="ro-RO"/>
        </w:rPr>
      </w:pPr>
      <w:r w:rsidRPr="00FC40CD">
        <w:rPr>
          <w:rFonts w:cstheme="minorHAnsi"/>
          <w:b/>
          <w:bCs/>
          <w:sz w:val="24"/>
          <w:szCs w:val="24"/>
          <w:lang w:val="ro-RO"/>
        </w:rPr>
        <w:t>Anexa IV. 5 Anexă Indicatori</w:t>
      </w:r>
    </w:p>
    <w:p w14:paraId="61C5C83F" w14:textId="77777777" w:rsidR="00FD1A8D" w:rsidRPr="00A023C9" w:rsidRDefault="00FD1A8D" w:rsidP="00FD1A8D">
      <w:pPr>
        <w:spacing w:after="0" w:line="240" w:lineRule="auto"/>
        <w:rPr>
          <w:rFonts w:cstheme="minorHAnsi"/>
          <w:b/>
          <w:bCs/>
          <w:sz w:val="24"/>
          <w:szCs w:val="24"/>
          <w:lang w:val="it-IT"/>
        </w:rPr>
      </w:pPr>
    </w:p>
    <w:p w14:paraId="7B9FFBDD" w14:textId="77777777" w:rsidR="00FD1A8D" w:rsidRPr="00A023C9" w:rsidRDefault="00FD1A8D" w:rsidP="00217A92">
      <w:pPr>
        <w:spacing w:after="0" w:line="240" w:lineRule="auto"/>
        <w:jc w:val="both"/>
        <w:rPr>
          <w:rFonts w:cstheme="minorHAnsi"/>
          <w:color w:val="2F5496" w:themeColor="accent1" w:themeShade="BF"/>
          <w:sz w:val="26"/>
          <w:szCs w:val="26"/>
          <w:lang w:val="it-IT"/>
        </w:rPr>
      </w:pPr>
      <w:r w:rsidRPr="00A023C9">
        <w:rPr>
          <w:rFonts w:cstheme="minorHAnsi"/>
          <w:b/>
          <w:bCs/>
          <w:sz w:val="26"/>
          <w:szCs w:val="26"/>
          <w:lang w:val="it-IT"/>
        </w:rPr>
        <w:t>Program:</w:t>
      </w:r>
      <w:r w:rsidRPr="00A023C9">
        <w:rPr>
          <w:rFonts w:cstheme="minorHAnsi"/>
          <w:b/>
          <w:sz w:val="26"/>
          <w:szCs w:val="26"/>
          <w:lang w:val="it-IT"/>
        </w:rPr>
        <w:t xml:space="preserve"> </w:t>
      </w:r>
      <w:r w:rsidRPr="00A023C9">
        <w:rPr>
          <w:rFonts w:cstheme="minorHAnsi"/>
          <w:b/>
          <w:color w:val="2F5496" w:themeColor="accent1" w:themeShade="BF"/>
          <w:sz w:val="26"/>
          <w:szCs w:val="26"/>
          <w:lang w:val="it-IT"/>
        </w:rPr>
        <w:t>Programul Regional Nord Vest 2021-2027</w:t>
      </w:r>
    </w:p>
    <w:p w14:paraId="438E4B77" w14:textId="77777777" w:rsidR="006E3FCF" w:rsidRPr="00A023C9" w:rsidRDefault="00FD1A8D" w:rsidP="00217A9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sz w:val="26"/>
          <w:szCs w:val="26"/>
          <w:lang w:val="it-IT"/>
        </w:rPr>
      </w:pPr>
      <w:r w:rsidRPr="00A023C9">
        <w:rPr>
          <w:rFonts w:cstheme="minorHAnsi"/>
          <w:b/>
          <w:bCs/>
          <w:sz w:val="26"/>
          <w:szCs w:val="26"/>
          <w:lang w:val="it-IT"/>
        </w:rPr>
        <w:t xml:space="preserve">Obiectiv de politică </w:t>
      </w:r>
      <w:r w:rsidR="00330A12" w:rsidRPr="00A023C9">
        <w:rPr>
          <w:rFonts w:cstheme="minorHAnsi"/>
          <w:b/>
          <w:bCs/>
          <w:sz w:val="26"/>
          <w:szCs w:val="26"/>
          <w:lang w:val="it-IT"/>
        </w:rPr>
        <w:t>4</w:t>
      </w:r>
      <w:r w:rsidRPr="00A023C9">
        <w:rPr>
          <w:rFonts w:cstheme="minorHAnsi"/>
          <w:b/>
          <w:bCs/>
          <w:sz w:val="26"/>
          <w:szCs w:val="26"/>
          <w:lang w:val="it-IT"/>
        </w:rPr>
        <w:t>:</w:t>
      </w:r>
      <w:r w:rsidRPr="00A023C9">
        <w:rPr>
          <w:rFonts w:cstheme="minorHAnsi"/>
          <w:sz w:val="26"/>
          <w:szCs w:val="26"/>
          <w:lang w:val="it-IT"/>
        </w:rPr>
        <w:t xml:space="preserve"> </w:t>
      </w:r>
      <w:r w:rsidR="00330A12" w:rsidRPr="00A023C9">
        <w:rPr>
          <w:rFonts w:cstheme="minorHAnsi"/>
          <w:b/>
          <w:bCs/>
          <w:color w:val="2F5496" w:themeColor="accent1" w:themeShade="BF"/>
          <w:sz w:val="26"/>
          <w:szCs w:val="26"/>
          <w:lang w:val="it-IT"/>
        </w:rPr>
        <w:t>O Europă mai socială și inclusivă prin implementarea Pilonului european al drepturilor sociale</w:t>
      </w:r>
    </w:p>
    <w:p w14:paraId="44F1E993" w14:textId="77777777" w:rsidR="006E3FCF" w:rsidRDefault="00FD1A8D" w:rsidP="00217A9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sz w:val="26"/>
          <w:szCs w:val="26"/>
        </w:rPr>
      </w:pPr>
      <w:r w:rsidRPr="005F4D47">
        <w:rPr>
          <w:rFonts w:cstheme="minorHAnsi"/>
          <w:b/>
          <w:bCs/>
          <w:sz w:val="26"/>
          <w:szCs w:val="26"/>
        </w:rPr>
        <w:t xml:space="preserve">Prioritatea </w:t>
      </w:r>
      <w:r w:rsidR="00330A12">
        <w:rPr>
          <w:rFonts w:cstheme="minorHAnsi"/>
          <w:b/>
          <w:bCs/>
          <w:sz w:val="26"/>
          <w:szCs w:val="26"/>
        </w:rPr>
        <w:t>6</w:t>
      </w:r>
      <w:r w:rsidRPr="005F4D47">
        <w:rPr>
          <w:rFonts w:cstheme="minorHAnsi"/>
          <w:b/>
          <w:bCs/>
          <w:sz w:val="26"/>
          <w:szCs w:val="26"/>
        </w:rPr>
        <w:t>:</w:t>
      </w:r>
      <w:r w:rsidRPr="005F4D47">
        <w:rPr>
          <w:rFonts w:cstheme="minorHAnsi"/>
          <w:sz w:val="26"/>
          <w:szCs w:val="26"/>
        </w:rPr>
        <w:t xml:space="preserve"> </w:t>
      </w:r>
      <w:r w:rsidR="006E3FCF" w:rsidRPr="006E3FCF">
        <w:rPr>
          <w:rFonts w:cstheme="minorHAnsi"/>
          <w:b/>
          <w:bCs/>
          <w:color w:val="2F5496" w:themeColor="accent1" w:themeShade="BF"/>
          <w:sz w:val="26"/>
          <w:szCs w:val="26"/>
        </w:rPr>
        <w:t xml:space="preserve">O regiune </w:t>
      </w:r>
      <w:r w:rsidR="00330A12">
        <w:rPr>
          <w:rFonts w:cstheme="minorHAnsi"/>
          <w:b/>
          <w:bCs/>
          <w:color w:val="2F5496" w:themeColor="accent1" w:themeShade="BF"/>
          <w:sz w:val="26"/>
          <w:szCs w:val="26"/>
        </w:rPr>
        <w:t>educată</w:t>
      </w:r>
    </w:p>
    <w:p w14:paraId="0F9A81F9" w14:textId="77777777" w:rsidR="00FD1A8D" w:rsidRPr="00A023C9" w:rsidRDefault="00FD1A8D" w:rsidP="00217A92">
      <w:pPr>
        <w:spacing w:after="0" w:line="240" w:lineRule="auto"/>
        <w:jc w:val="both"/>
        <w:rPr>
          <w:rFonts w:cstheme="minorHAnsi"/>
          <w:b/>
          <w:bCs/>
          <w:color w:val="2F5496" w:themeColor="accent1" w:themeShade="BF"/>
          <w:sz w:val="26"/>
          <w:szCs w:val="26"/>
        </w:rPr>
      </w:pPr>
      <w:r w:rsidRPr="005F4D47">
        <w:rPr>
          <w:rFonts w:cstheme="minorHAnsi"/>
          <w:b/>
          <w:bCs/>
          <w:sz w:val="26"/>
          <w:szCs w:val="26"/>
        </w:rPr>
        <w:t xml:space="preserve">Obiectiv </w:t>
      </w:r>
      <w:r w:rsidRPr="00A023C9">
        <w:rPr>
          <w:rFonts w:cstheme="minorHAnsi"/>
          <w:b/>
          <w:bCs/>
          <w:sz w:val="26"/>
          <w:szCs w:val="26"/>
        </w:rPr>
        <w:t xml:space="preserve">Specific </w:t>
      </w:r>
      <w:r w:rsidR="00330A12" w:rsidRPr="00A023C9">
        <w:rPr>
          <w:rFonts w:cstheme="minorHAnsi"/>
          <w:b/>
          <w:bCs/>
          <w:sz w:val="26"/>
          <w:szCs w:val="26"/>
        </w:rPr>
        <w:t>d (ii)</w:t>
      </w:r>
      <w:r w:rsidRPr="00A023C9">
        <w:rPr>
          <w:rFonts w:cstheme="minorHAnsi"/>
          <w:b/>
          <w:bCs/>
          <w:sz w:val="26"/>
          <w:szCs w:val="26"/>
        </w:rPr>
        <w:t>:</w:t>
      </w:r>
      <w:r w:rsidRPr="00A023C9">
        <w:rPr>
          <w:rFonts w:cstheme="minorHAnsi"/>
          <w:sz w:val="26"/>
          <w:szCs w:val="26"/>
        </w:rPr>
        <w:t xml:space="preserve"> </w:t>
      </w:r>
      <w:r w:rsidR="00330A12" w:rsidRPr="00A023C9">
        <w:rPr>
          <w:rFonts w:cstheme="minorHAnsi"/>
          <w:b/>
          <w:bCs/>
          <w:color w:val="2F5496" w:themeColor="accent1" w:themeShade="BF"/>
          <w:sz w:val="26"/>
          <w:szCs w:val="26"/>
        </w:rPr>
        <w:t>Îmbunătățirea accesului egal la servicii de calitate și incluzive în educație, formare și învățare</w:t>
      </w:r>
      <w:del w:id="0" w:author="Bianca Archip" w:date="2023-05-29T14:08:00Z">
        <w:r w:rsidR="00330A12" w:rsidRPr="00A023C9" w:rsidDel="00A27C5D">
          <w:rPr>
            <w:rFonts w:cstheme="minorHAnsi"/>
            <w:b/>
            <w:bCs/>
            <w:color w:val="2F5496" w:themeColor="accent1" w:themeShade="BF"/>
            <w:sz w:val="26"/>
            <w:szCs w:val="26"/>
          </w:rPr>
          <w:delText>a</w:delText>
        </w:r>
      </w:del>
      <w:r w:rsidR="00330A12" w:rsidRPr="00A023C9">
        <w:rPr>
          <w:rFonts w:cstheme="minorHAnsi"/>
          <w:b/>
          <w:bCs/>
          <w:color w:val="2F5496" w:themeColor="accent1" w:themeShade="BF"/>
          <w:sz w:val="26"/>
          <w:szCs w:val="26"/>
        </w:rPr>
        <w:t xml:space="preserve"> pe tot parcursul vieții prin dezvoltarea infrastructurii accesibile, inclusiv prin promovarea rezilienței pentru educația și formarea la distanță și online</w:t>
      </w:r>
    </w:p>
    <w:p w14:paraId="3578F191" w14:textId="77777777" w:rsidR="00FD1A8D" w:rsidRPr="00A023C9" w:rsidRDefault="00FD1A8D" w:rsidP="00FD1A8D">
      <w:pPr>
        <w:spacing w:after="0" w:line="240" w:lineRule="auto"/>
        <w:rPr>
          <w:rFonts w:ascii="Trebuchet MS" w:hAnsi="Trebuchet MS"/>
          <w:color w:val="2F5496" w:themeColor="accent1" w:themeShade="BF"/>
          <w:sz w:val="24"/>
          <w:szCs w:val="24"/>
        </w:rPr>
      </w:pPr>
    </w:p>
    <w:p w14:paraId="7BD825C8" w14:textId="77777777" w:rsidR="00FD1A8D" w:rsidRPr="00FD1A8D" w:rsidRDefault="00FD1A8D" w:rsidP="00FD1A8D">
      <w:pPr>
        <w:spacing w:after="0" w:line="240" w:lineRule="auto"/>
        <w:rPr>
          <w:rFonts w:cstheme="minorHAnsi"/>
          <w:b/>
          <w:bCs/>
          <w:color w:val="2F5496" w:themeColor="accent1" w:themeShade="BF"/>
          <w:sz w:val="24"/>
          <w:szCs w:val="24"/>
        </w:rPr>
      </w:pPr>
      <w:r w:rsidRPr="00A023C9">
        <w:rPr>
          <w:rFonts w:cstheme="minorHAnsi"/>
          <w:b/>
          <w:color w:val="2F5496" w:themeColor="accent1" w:themeShade="BF"/>
          <w:sz w:val="24"/>
          <w:szCs w:val="24"/>
        </w:rPr>
        <w:t>APEL DE PROIECTE</w:t>
      </w:r>
      <w:r w:rsidRPr="00A023C9">
        <w:rPr>
          <w:rFonts w:cstheme="minorHAnsi"/>
          <w:color w:val="2F5496" w:themeColor="accent1" w:themeShade="BF"/>
          <w:sz w:val="24"/>
          <w:szCs w:val="24"/>
        </w:rPr>
        <w:t xml:space="preserve">: </w:t>
      </w:r>
      <w:r w:rsidR="00E87D78" w:rsidRPr="00A023C9">
        <w:rPr>
          <w:rFonts w:cstheme="minorHAnsi"/>
          <w:b/>
          <w:bCs/>
          <w:color w:val="2F5496" w:themeColor="accent1" w:themeShade="BF"/>
          <w:sz w:val="24"/>
          <w:szCs w:val="24"/>
        </w:rPr>
        <w:t>PRNV/2023/</w:t>
      </w:r>
      <w:r w:rsidR="00330A12" w:rsidRPr="00A023C9">
        <w:rPr>
          <w:rFonts w:cstheme="minorHAnsi"/>
          <w:b/>
          <w:bCs/>
          <w:color w:val="2F5496" w:themeColor="accent1" w:themeShade="BF"/>
          <w:sz w:val="24"/>
          <w:szCs w:val="24"/>
        </w:rPr>
        <w:t>622.B</w:t>
      </w:r>
      <w:r w:rsidR="00E87D78" w:rsidRPr="00A023C9">
        <w:rPr>
          <w:rFonts w:cstheme="minorHAnsi"/>
          <w:b/>
          <w:bCs/>
          <w:color w:val="2F5496" w:themeColor="accent1" w:themeShade="BF"/>
          <w:sz w:val="24"/>
          <w:szCs w:val="24"/>
        </w:rPr>
        <w:t>/1</w:t>
      </w:r>
    </w:p>
    <w:p w14:paraId="2E2E6F41" w14:textId="77777777" w:rsidR="00FD1A8D" w:rsidRDefault="00FD1A8D" w:rsidP="009D13B4">
      <w:pPr>
        <w:tabs>
          <w:tab w:val="left" w:pos="3636"/>
        </w:tabs>
        <w:rPr>
          <w:b/>
          <w:bCs/>
          <w:color w:val="2F5496" w:themeColor="accent1" w:themeShade="BF"/>
          <w:sz w:val="28"/>
          <w:szCs w:val="28"/>
        </w:rPr>
      </w:pPr>
    </w:p>
    <w:p w14:paraId="466EE55B" w14:textId="77777777" w:rsidR="00C24F46" w:rsidRDefault="00C24F46" w:rsidP="009D13B4">
      <w:pPr>
        <w:tabs>
          <w:tab w:val="left" w:pos="3636"/>
        </w:tabs>
        <w:rPr>
          <w:b/>
          <w:bCs/>
          <w:color w:val="2F5496" w:themeColor="accent1" w:themeShade="BF"/>
          <w:sz w:val="28"/>
          <w:szCs w:val="28"/>
        </w:rPr>
      </w:pPr>
    </w:p>
    <w:p w14:paraId="2761BE9C" w14:textId="77777777" w:rsidR="00C7699F" w:rsidRPr="00FD1A8D" w:rsidRDefault="00156BD4" w:rsidP="00156BD4">
      <w:pPr>
        <w:tabs>
          <w:tab w:val="left" w:pos="3636"/>
        </w:tabs>
        <w:jc w:val="center"/>
        <w:rPr>
          <w:b/>
          <w:bCs/>
          <w:color w:val="2F5496" w:themeColor="accent1" w:themeShade="BF"/>
          <w:sz w:val="28"/>
          <w:szCs w:val="28"/>
        </w:rPr>
      </w:pPr>
      <w:r w:rsidRPr="00FD1A8D">
        <w:rPr>
          <w:b/>
          <w:bCs/>
          <w:color w:val="2F5496" w:themeColor="accent1" w:themeShade="BF"/>
          <w:sz w:val="28"/>
          <w:szCs w:val="28"/>
        </w:rPr>
        <w:t xml:space="preserve">LISTA INDICATORILOR </w:t>
      </w:r>
      <w:r w:rsidR="00E75FBC" w:rsidRPr="00FD1A8D">
        <w:rPr>
          <w:b/>
          <w:bCs/>
          <w:color w:val="2F5496" w:themeColor="accent1" w:themeShade="BF"/>
          <w:sz w:val="28"/>
          <w:szCs w:val="28"/>
        </w:rPr>
        <w:t xml:space="preserve">DE REALIZARE SI DE REZULTAT </w:t>
      </w:r>
    </w:p>
    <w:p w14:paraId="6BDA2562" w14:textId="77777777" w:rsidR="00156BD4" w:rsidRDefault="00156BD4"/>
    <w:p w14:paraId="2AD92214" w14:textId="77777777" w:rsidR="00156BD4" w:rsidRDefault="00E75FBC" w:rsidP="00E75FBC">
      <w:pPr>
        <w:pStyle w:val="ListParagraph"/>
        <w:numPr>
          <w:ilvl w:val="0"/>
          <w:numId w:val="1"/>
        </w:numPr>
        <w:rPr>
          <w:b/>
          <w:bCs/>
          <w:color w:val="2F5496" w:themeColor="accent1" w:themeShade="BF"/>
          <w:sz w:val="26"/>
          <w:szCs w:val="26"/>
        </w:rPr>
      </w:pPr>
      <w:r w:rsidRPr="002E70A3">
        <w:rPr>
          <w:b/>
          <w:bCs/>
          <w:color w:val="2F5496" w:themeColor="accent1" w:themeShade="BF"/>
          <w:sz w:val="26"/>
          <w:szCs w:val="26"/>
        </w:rPr>
        <w:t>INDICATORI DE REALIZARE</w:t>
      </w:r>
    </w:p>
    <w:p w14:paraId="66FD2E4F" w14:textId="77777777" w:rsidR="009D13B4" w:rsidRPr="002E70A3" w:rsidRDefault="009D13B4" w:rsidP="009D13B4">
      <w:pPr>
        <w:pStyle w:val="ListParagraph"/>
        <w:ind w:left="1080"/>
        <w:rPr>
          <w:b/>
          <w:bCs/>
          <w:color w:val="2F5496" w:themeColor="accent1" w:themeShade="BF"/>
          <w:sz w:val="26"/>
          <w:szCs w:val="2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5"/>
        <w:gridCol w:w="7446"/>
      </w:tblGrid>
      <w:tr w:rsidR="00D349DA" w14:paraId="25155EFE" w14:textId="77777777" w:rsidTr="00BD0DE6">
        <w:trPr>
          <w:jc w:val="center"/>
        </w:trPr>
        <w:tc>
          <w:tcPr>
            <w:tcW w:w="9350" w:type="dxa"/>
            <w:gridSpan w:val="2"/>
            <w:shd w:val="clear" w:color="auto" w:fill="B4C6E7" w:themeFill="accent1" w:themeFillTint="66"/>
          </w:tcPr>
          <w:p w14:paraId="19E66CC3" w14:textId="77777777" w:rsidR="00274626" w:rsidRDefault="00274626">
            <w:pPr>
              <w:rPr>
                <w:rFonts w:eastAsia="Times New Roman" w:cstheme="minorHAnsi"/>
                <w:b/>
                <w:bCs/>
                <w:lang w:val="ro-RO"/>
              </w:rPr>
            </w:pPr>
          </w:p>
          <w:p w14:paraId="37E72312" w14:textId="77777777" w:rsidR="00274626" w:rsidRPr="00074F54" w:rsidRDefault="00144DBE" w:rsidP="006E3FCF">
            <w:pPr>
              <w:rPr>
                <w:rFonts w:eastAsia="Times New Roman" w:cstheme="minorHAnsi"/>
                <w:b/>
                <w:bCs/>
                <w:iCs/>
                <w:lang w:val="ro-RO"/>
              </w:rPr>
            </w:pPr>
            <w:r w:rsidRPr="00074F54">
              <w:rPr>
                <w:rFonts w:eastAsia="Times New Roman" w:cstheme="minorHAnsi"/>
                <w:b/>
                <w:bCs/>
                <w:iCs/>
                <w:lang w:val="ro-RO"/>
              </w:rPr>
              <w:t>12S8</w:t>
            </w:r>
          </w:p>
          <w:p w14:paraId="39394627" w14:textId="77777777" w:rsidR="00144DBE" w:rsidRPr="00074F54" w:rsidRDefault="00144DBE" w:rsidP="006E3FCF">
            <w:pPr>
              <w:rPr>
                <w:rFonts w:eastAsia="Calibri" w:cstheme="minorHAnsi"/>
                <w:i/>
                <w:iCs/>
                <w:lang w:val="ro-RO"/>
              </w:rPr>
            </w:pPr>
            <w:r w:rsidRPr="00074F54">
              <w:rPr>
                <w:rFonts w:eastAsia="Calibri" w:cstheme="minorHAnsi"/>
                <w:i/>
                <w:iCs/>
                <w:lang w:val="ro-RO"/>
              </w:rPr>
              <w:t>Numărul centrelor de educație pentru elevi în domenii cu impact RIS3 care beneficiază de sprijin</w:t>
            </w:r>
          </w:p>
          <w:p w14:paraId="65450D20" w14:textId="77777777" w:rsidR="00074F54" w:rsidRPr="00074F54" w:rsidRDefault="00074F54" w:rsidP="006E3FCF">
            <w:pPr>
              <w:rPr>
                <w:rFonts w:eastAsia="Times New Roman" w:cstheme="minorHAnsi"/>
                <w:i/>
                <w:iCs/>
                <w:lang w:val="ro-RO"/>
              </w:rPr>
            </w:pPr>
          </w:p>
        </w:tc>
      </w:tr>
      <w:tr w:rsidR="00532810" w14:paraId="48903D58" w14:textId="77777777" w:rsidTr="00E14AE5">
        <w:trPr>
          <w:jc w:val="center"/>
        </w:trPr>
        <w:tc>
          <w:tcPr>
            <w:tcW w:w="1904" w:type="dxa"/>
          </w:tcPr>
          <w:p w14:paraId="3FE9EBFF" w14:textId="77777777" w:rsidR="00532810" w:rsidRPr="00347BDE" w:rsidRDefault="00532810" w:rsidP="00347BDE">
            <w:r w:rsidRPr="00347BDE">
              <w:t>Definiție/Descriere Indicator</w:t>
            </w:r>
          </w:p>
        </w:tc>
        <w:tc>
          <w:tcPr>
            <w:tcW w:w="7446" w:type="dxa"/>
            <w:vAlign w:val="center"/>
          </w:tcPr>
          <w:p w14:paraId="0C0F788C" w14:textId="77777777" w:rsidR="00532810" w:rsidRPr="00476662" w:rsidRDefault="00330A12" w:rsidP="00347BDE">
            <w:pPr>
              <w:rPr>
                <w:rFonts w:eastAsia="Times New Roman" w:cstheme="minorHAnsi"/>
                <w:lang w:val="ro-RO"/>
              </w:rPr>
            </w:pPr>
            <w:r w:rsidRPr="00476662">
              <w:rPr>
                <w:rFonts w:eastAsia="Times New Roman" w:cstheme="minorHAnsi"/>
                <w:lang w:val="ro-RO"/>
              </w:rPr>
              <w:t>Acest indicator se referă la numărul centrelor de educație pentru elevi în domenii cu impact RIS3 care beneficiază de sprijin.</w:t>
            </w:r>
          </w:p>
        </w:tc>
      </w:tr>
      <w:tr w:rsidR="00532810" w14:paraId="6D0E32F2" w14:textId="77777777" w:rsidTr="00E14AE5">
        <w:trPr>
          <w:jc w:val="center"/>
        </w:trPr>
        <w:tc>
          <w:tcPr>
            <w:tcW w:w="1904" w:type="dxa"/>
          </w:tcPr>
          <w:p w14:paraId="608E326E" w14:textId="77777777" w:rsidR="00532810" w:rsidRPr="00347BDE" w:rsidRDefault="00532810" w:rsidP="00347BDE">
            <w:r w:rsidRPr="00347BDE">
              <w:t>Unitatea de măsură</w:t>
            </w:r>
            <w:r w:rsidRPr="00347BDE">
              <w:tab/>
            </w:r>
          </w:p>
        </w:tc>
        <w:tc>
          <w:tcPr>
            <w:tcW w:w="7446" w:type="dxa"/>
            <w:vAlign w:val="center"/>
          </w:tcPr>
          <w:p w14:paraId="4A31A184" w14:textId="77777777" w:rsidR="00532810" w:rsidRPr="00476662" w:rsidRDefault="00144DBE" w:rsidP="00347BDE">
            <w:pPr>
              <w:rPr>
                <w:rFonts w:cstheme="minorHAnsi"/>
              </w:rPr>
            </w:pPr>
            <w:r w:rsidRPr="00476662">
              <w:rPr>
                <w:rFonts w:eastAsia="Calibri" w:cstheme="minorHAnsi"/>
                <w:lang w:val="ro-RO"/>
              </w:rPr>
              <w:t>Număr centre</w:t>
            </w:r>
          </w:p>
        </w:tc>
      </w:tr>
      <w:tr w:rsidR="00532810" w14:paraId="5C0693FA" w14:textId="77777777" w:rsidTr="00E14AE5">
        <w:trPr>
          <w:jc w:val="center"/>
        </w:trPr>
        <w:tc>
          <w:tcPr>
            <w:tcW w:w="1904" w:type="dxa"/>
          </w:tcPr>
          <w:p w14:paraId="54C560A1" w14:textId="77777777" w:rsidR="00532810" w:rsidRPr="00347BDE" w:rsidRDefault="00532810" w:rsidP="00347BDE">
            <w:r w:rsidRPr="00347BDE">
              <w:t>Valoarea de referință</w:t>
            </w:r>
            <w:r w:rsidR="005239A2" w:rsidRPr="00347BDE">
              <w:t xml:space="preserve"> (dacă este cazul)</w:t>
            </w:r>
          </w:p>
        </w:tc>
        <w:tc>
          <w:tcPr>
            <w:tcW w:w="7446" w:type="dxa"/>
            <w:vAlign w:val="center"/>
          </w:tcPr>
          <w:p w14:paraId="3318DDED" w14:textId="77777777" w:rsidR="00532810" w:rsidRPr="00476662" w:rsidRDefault="00330A12" w:rsidP="00347BDE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t>Nu este necesară</w:t>
            </w:r>
          </w:p>
        </w:tc>
      </w:tr>
      <w:tr w:rsidR="00FC4C49" w14:paraId="6A1EBAFC" w14:textId="77777777" w:rsidTr="00E14AE5">
        <w:trPr>
          <w:jc w:val="center"/>
        </w:trPr>
        <w:tc>
          <w:tcPr>
            <w:tcW w:w="1904" w:type="dxa"/>
          </w:tcPr>
          <w:p w14:paraId="0367D795" w14:textId="77777777" w:rsidR="00FC4C49" w:rsidRPr="00347BDE" w:rsidRDefault="00FC4C49" w:rsidP="00347BDE">
            <w:r w:rsidRPr="00347BDE">
              <w:t>Valoarea țintă</w:t>
            </w:r>
          </w:p>
        </w:tc>
        <w:tc>
          <w:tcPr>
            <w:tcW w:w="7446" w:type="dxa"/>
            <w:vAlign w:val="center"/>
          </w:tcPr>
          <w:p w14:paraId="41C628F9" w14:textId="77777777" w:rsidR="00FC4C49" w:rsidRPr="00A27C5D" w:rsidRDefault="00330A12" w:rsidP="00347BDE">
            <w:pPr>
              <w:rPr>
                <w:rFonts w:cstheme="minorHAnsi"/>
                <w:color w:val="000000"/>
              </w:rPr>
            </w:pPr>
            <w:r w:rsidRPr="00476662">
              <w:rPr>
                <w:rFonts w:cstheme="minorHAnsi"/>
                <w:color w:val="000000"/>
              </w:rPr>
              <w:t>Ținta reprezintă numărul estimat centrelor de educație sprijinite în proiect (&gt;=1)</w:t>
            </w:r>
          </w:p>
        </w:tc>
      </w:tr>
      <w:tr w:rsidR="00532810" w14:paraId="674A6E9A" w14:textId="77777777" w:rsidTr="00E14AE5">
        <w:trPr>
          <w:jc w:val="center"/>
        </w:trPr>
        <w:tc>
          <w:tcPr>
            <w:tcW w:w="1904" w:type="dxa"/>
          </w:tcPr>
          <w:p w14:paraId="37F85048" w14:textId="77777777" w:rsidR="00532810" w:rsidRPr="00347BDE" w:rsidRDefault="00532810" w:rsidP="00347BDE">
            <w:r w:rsidRPr="00347BDE">
              <w:t>Momentul îndeplinirii</w:t>
            </w:r>
          </w:p>
        </w:tc>
        <w:tc>
          <w:tcPr>
            <w:tcW w:w="7446" w:type="dxa"/>
            <w:vAlign w:val="center"/>
          </w:tcPr>
          <w:p w14:paraId="4C2CA1DD" w14:textId="77777777" w:rsidR="003E5E15" w:rsidRPr="00476662" w:rsidRDefault="00144DBE" w:rsidP="00347BDE">
            <w:pPr>
              <w:spacing w:before="240"/>
              <w:rPr>
                <w:rFonts w:eastAsia="Times New Roman" w:cstheme="minorHAnsi"/>
                <w:lang w:val="ro-RO"/>
              </w:rPr>
            </w:pPr>
            <w:r w:rsidRPr="00476662">
              <w:rPr>
                <w:rFonts w:eastAsia="Calibri" w:cstheme="minorHAnsi"/>
                <w:lang w:val="ro-RO"/>
              </w:rPr>
              <w:t>La finalizarea implementării proiectului</w:t>
            </w:r>
            <w:r w:rsidR="00330A12" w:rsidRPr="00476662">
              <w:rPr>
                <w:rFonts w:eastAsia="Calibri" w:cstheme="minorHAnsi"/>
                <w:lang w:val="ro-RO"/>
              </w:rPr>
              <w:t xml:space="preserve"> / la finalizarea output-ului din proiect.</w:t>
            </w:r>
          </w:p>
        </w:tc>
      </w:tr>
      <w:tr w:rsidR="00532810" w14:paraId="70934395" w14:textId="77777777" w:rsidTr="00E14AE5">
        <w:trPr>
          <w:jc w:val="center"/>
        </w:trPr>
        <w:tc>
          <w:tcPr>
            <w:tcW w:w="1904" w:type="dxa"/>
          </w:tcPr>
          <w:p w14:paraId="2D82098D" w14:textId="77777777" w:rsidR="00532810" w:rsidRPr="00347BDE" w:rsidRDefault="00532810" w:rsidP="00347BDE">
            <w:r w:rsidRPr="00347BDE">
              <w:t>Documente justificative</w:t>
            </w:r>
            <w:r w:rsidR="005239A2" w:rsidRPr="00347BDE">
              <w:t xml:space="preserve"> </w:t>
            </w:r>
            <w:r w:rsidR="00CC47F3" w:rsidRPr="00347BDE">
              <w:t xml:space="preserve">privind îndeplinirea </w:t>
            </w:r>
            <w:r w:rsidR="00CC47F3" w:rsidRPr="00347BDE">
              <w:lastRenderedPageBreak/>
              <w:t xml:space="preserve">indicatorului </w:t>
            </w:r>
          </w:p>
        </w:tc>
        <w:tc>
          <w:tcPr>
            <w:tcW w:w="7446" w:type="dxa"/>
            <w:vAlign w:val="center"/>
          </w:tcPr>
          <w:p w14:paraId="70B52682" w14:textId="77777777" w:rsidR="00532810" w:rsidRPr="00476662" w:rsidRDefault="00330A12" w:rsidP="00347BDE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lastRenderedPageBreak/>
              <w:t xml:space="preserve">Exemple de documente justificative includ documente care atestă finalizarea și punerea în funcțiune a output-ului din cadrul proiectului sprijinit. Astfel de documente trebuie să detalieze centrele de educație și lucrările aferente finalizate. </w:t>
            </w:r>
          </w:p>
        </w:tc>
      </w:tr>
      <w:tr w:rsidR="00CC47F3" w14:paraId="6C6F9ED0" w14:textId="77777777" w:rsidTr="00E14AE5">
        <w:trPr>
          <w:jc w:val="center"/>
        </w:trPr>
        <w:tc>
          <w:tcPr>
            <w:tcW w:w="1904" w:type="dxa"/>
          </w:tcPr>
          <w:p w14:paraId="5C949CCB" w14:textId="77777777" w:rsidR="00CC47F3" w:rsidRPr="00347BDE" w:rsidRDefault="00CC47F3" w:rsidP="00347BDE">
            <w:r w:rsidRPr="00347BDE">
              <w:t>Metoda de calcul</w:t>
            </w:r>
          </w:p>
        </w:tc>
        <w:tc>
          <w:tcPr>
            <w:tcW w:w="7446" w:type="dxa"/>
            <w:vAlign w:val="center"/>
          </w:tcPr>
          <w:p w14:paraId="4C5006B7" w14:textId="77777777" w:rsidR="001E68E8" w:rsidRPr="00476662" w:rsidRDefault="001E68E8" w:rsidP="001E68E8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t>Solicitantul va explica la momentul depunerii cererii de finanțare modul în care a calculat valoarea țintă (fie valoarea rezultă dintr-un document justificativ, ca de exemplu documentații tehnico-economice aferente investiției, adeverințe, date INS, etc., fie valoarea rezultă din aplicarea unei formule de calcul).</w:t>
            </w:r>
          </w:p>
          <w:p w14:paraId="351E74B2" w14:textId="77777777" w:rsidR="00C24F46" w:rsidRPr="00476662" w:rsidRDefault="00C24F46" w:rsidP="006E3FCF">
            <w:pPr>
              <w:rPr>
                <w:rFonts w:cstheme="minorHAnsi"/>
              </w:rPr>
            </w:pPr>
          </w:p>
        </w:tc>
      </w:tr>
    </w:tbl>
    <w:p w14:paraId="112C7CB7" w14:textId="77777777" w:rsidR="00C24F46" w:rsidRDefault="00C24F46" w:rsidP="00C24F46">
      <w:pPr>
        <w:pStyle w:val="ListParagraph"/>
        <w:ind w:left="1080"/>
        <w:rPr>
          <w:b/>
          <w:bCs/>
          <w:color w:val="2F5496" w:themeColor="accent1" w:themeShade="BF"/>
          <w:sz w:val="26"/>
          <w:szCs w:val="26"/>
        </w:rPr>
      </w:pPr>
    </w:p>
    <w:p w14:paraId="72B9225D" w14:textId="77777777" w:rsidR="00274626" w:rsidRDefault="00274626" w:rsidP="00C24F46">
      <w:pPr>
        <w:pStyle w:val="ListParagraph"/>
        <w:ind w:left="1080"/>
        <w:rPr>
          <w:b/>
          <w:bCs/>
          <w:color w:val="2F5496" w:themeColor="accent1" w:themeShade="BF"/>
          <w:sz w:val="26"/>
          <w:szCs w:val="26"/>
        </w:rPr>
      </w:pPr>
    </w:p>
    <w:p w14:paraId="4368383B" w14:textId="77777777" w:rsidR="00C24F46" w:rsidRPr="00A27C5D" w:rsidRDefault="00E75FBC" w:rsidP="00C24F46">
      <w:pPr>
        <w:pStyle w:val="ListParagraph"/>
        <w:numPr>
          <w:ilvl w:val="0"/>
          <w:numId w:val="1"/>
        </w:numPr>
        <w:rPr>
          <w:b/>
          <w:bCs/>
          <w:color w:val="2F5496" w:themeColor="accent1" w:themeShade="BF"/>
          <w:sz w:val="26"/>
          <w:szCs w:val="26"/>
        </w:rPr>
      </w:pPr>
      <w:r w:rsidRPr="00467D11">
        <w:rPr>
          <w:b/>
          <w:bCs/>
          <w:color w:val="2F5496" w:themeColor="accent1" w:themeShade="BF"/>
          <w:sz w:val="26"/>
          <w:szCs w:val="26"/>
        </w:rPr>
        <w:t>INDIC</w:t>
      </w:r>
      <w:r w:rsidR="00467D11">
        <w:rPr>
          <w:b/>
          <w:bCs/>
          <w:color w:val="2F5496" w:themeColor="accent1" w:themeShade="BF"/>
          <w:sz w:val="26"/>
          <w:szCs w:val="26"/>
        </w:rPr>
        <w:t>A</w:t>
      </w:r>
      <w:r w:rsidRPr="00467D11">
        <w:rPr>
          <w:b/>
          <w:bCs/>
          <w:color w:val="2F5496" w:themeColor="accent1" w:themeShade="BF"/>
          <w:sz w:val="26"/>
          <w:szCs w:val="26"/>
        </w:rPr>
        <w:t>TORI DE REZULTAT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7446"/>
      </w:tblGrid>
      <w:tr w:rsidR="00C24F46" w14:paraId="68C9FE23" w14:textId="77777777" w:rsidTr="00193F65">
        <w:trPr>
          <w:jc w:val="center"/>
        </w:trPr>
        <w:tc>
          <w:tcPr>
            <w:tcW w:w="9350" w:type="dxa"/>
            <w:gridSpan w:val="2"/>
            <w:shd w:val="clear" w:color="auto" w:fill="B4C6E7" w:themeFill="accent1" w:themeFillTint="66"/>
          </w:tcPr>
          <w:p w14:paraId="1041FF63" w14:textId="77777777" w:rsidR="009C6F8E" w:rsidRDefault="009C6F8E" w:rsidP="006E3FCF">
            <w:pPr>
              <w:rPr>
                <w:rFonts w:cstheme="minorHAnsi"/>
                <w:b/>
                <w:bCs/>
                <w:iCs/>
                <w:lang w:val="ro-RO"/>
              </w:rPr>
            </w:pPr>
          </w:p>
          <w:p w14:paraId="4EEF252C" w14:textId="77777777" w:rsidR="00410F75" w:rsidRPr="006E3FCF" w:rsidRDefault="00977DB9" w:rsidP="006E3FCF">
            <w:pPr>
              <w:rPr>
                <w:b/>
                <w:bCs/>
                <w:i/>
                <w:iCs/>
              </w:rPr>
            </w:pPr>
            <w:r w:rsidRPr="003E0641">
              <w:rPr>
                <w:rFonts w:cstheme="minorHAnsi"/>
                <w:b/>
                <w:bCs/>
                <w:iCs/>
                <w:lang w:val="ro-RO"/>
              </w:rPr>
              <w:t>RCR</w:t>
            </w:r>
            <w:r w:rsidR="00144DBE">
              <w:rPr>
                <w:rFonts w:cstheme="minorHAnsi"/>
                <w:b/>
                <w:bCs/>
                <w:iCs/>
                <w:lang w:val="ro-RO"/>
              </w:rPr>
              <w:t>71</w:t>
            </w:r>
          </w:p>
          <w:p w14:paraId="4771E944" w14:textId="77777777" w:rsidR="00C24F46" w:rsidRDefault="00144DBE" w:rsidP="00193F65">
            <w:pPr>
              <w:rPr>
                <w:i/>
                <w:iCs/>
              </w:rPr>
            </w:pPr>
            <w:r w:rsidRPr="00144DBE">
              <w:rPr>
                <w:i/>
                <w:iCs/>
              </w:rPr>
              <w:t>Numărul anual de utilizatori ai structurilor educaționale noi sau modernizate</w:t>
            </w:r>
          </w:p>
          <w:p w14:paraId="780EBF33" w14:textId="77777777" w:rsidR="009C6F8E" w:rsidRPr="00686C70" w:rsidRDefault="009C6F8E" w:rsidP="00193F65">
            <w:pPr>
              <w:rPr>
                <w:i/>
                <w:iCs/>
              </w:rPr>
            </w:pPr>
          </w:p>
        </w:tc>
      </w:tr>
      <w:tr w:rsidR="00C24F46" w14:paraId="5402E8A4" w14:textId="77777777" w:rsidTr="002A316B">
        <w:trPr>
          <w:jc w:val="center"/>
        </w:trPr>
        <w:tc>
          <w:tcPr>
            <w:tcW w:w="1904" w:type="dxa"/>
          </w:tcPr>
          <w:p w14:paraId="2827733C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t>Definiție/Descriere Indicator</w:t>
            </w:r>
          </w:p>
        </w:tc>
        <w:tc>
          <w:tcPr>
            <w:tcW w:w="7446" w:type="dxa"/>
            <w:vAlign w:val="center"/>
          </w:tcPr>
          <w:p w14:paraId="0C7C9B91" w14:textId="77777777" w:rsidR="00A27C5D" w:rsidRDefault="00986011" w:rsidP="00986011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t>Numărul anual de elevi/ studenți înregistrați care utilizează structura educațională sprijinită. Pentru valorile realizate, calculul trebuie efectuat ex post în funcție de numărul și dimensiunea grupurilor de elevi/studenți care utilizează structura educațională cel puțin o dată în cursul anului ulterior finalizării</w:t>
            </w:r>
            <w:r w:rsidRPr="00476662">
              <w:rPr>
                <w:rFonts w:cstheme="minorHAnsi"/>
              </w:rPr>
              <w:br/>
              <w:t xml:space="preserve">intervenţiei. </w:t>
            </w:r>
            <w:r w:rsidRPr="00476662">
              <w:rPr>
                <w:rFonts w:cstheme="minorHAnsi"/>
              </w:rPr>
              <w:br/>
            </w:r>
            <w:r w:rsidRPr="00476662">
              <w:rPr>
                <w:rFonts w:cstheme="minorHAnsi"/>
              </w:rPr>
              <w:br/>
              <w:t>Indicatorul nu acoperă cadre didactice, părinți, personal auxiliar sau orice alte persoane care utiizează</w:t>
            </w:r>
            <w:r w:rsidR="00A27C5D">
              <w:rPr>
                <w:rFonts w:cstheme="minorHAnsi"/>
              </w:rPr>
              <w:t xml:space="preserve"> </w:t>
            </w:r>
            <w:r w:rsidRPr="00476662">
              <w:rPr>
                <w:rFonts w:cstheme="minorHAnsi"/>
              </w:rPr>
              <w:t xml:space="preserve">structura educațională. </w:t>
            </w:r>
          </w:p>
          <w:p w14:paraId="2368CA31" w14:textId="77777777" w:rsidR="00A27C5D" w:rsidRDefault="00A27C5D" w:rsidP="00986011">
            <w:pPr>
              <w:rPr>
                <w:rFonts w:cstheme="minorHAnsi"/>
              </w:rPr>
            </w:pPr>
          </w:p>
          <w:p w14:paraId="06217C57" w14:textId="77777777" w:rsidR="00986011" w:rsidRPr="00476662" w:rsidRDefault="00986011" w:rsidP="00986011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t>Indicatorul acoperă structuri educaționale, cum ar fi școli și universități, care sunt nou construite sau modernizate. Modernizarea nu include renovări pentru îmbunătățirea performanței energetice, sau întreținere și reparații.</w:t>
            </w:r>
          </w:p>
          <w:p w14:paraId="4DABD478" w14:textId="77777777" w:rsidR="00C24F46" w:rsidRPr="00476662" w:rsidRDefault="00C24F46" w:rsidP="006E3FCF">
            <w:pPr>
              <w:pStyle w:val="ListParagraph"/>
              <w:ind w:left="0"/>
              <w:rPr>
                <w:rFonts w:cstheme="minorHAnsi"/>
              </w:rPr>
            </w:pPr>
          </w:p>
        </w:tc>
      </w:tr>
      <w:tr w:rsidR="00C24F46" w14:paraId="3C1ACBEE" w14:textId="77777777" w:rsidTr="002A316B">
        <w:trPr>
          <w:jc w:val="center"/>
        </w:trPr>
        <w:tc>
          <w:tcPr>
            <w:tcW w:w="1904" w:type="dxa"/>
          </w:tcPr>
          <w:p w14:paraId="0EA3CEBF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t>Unitatea de măsură</w:t>
            </w:r>
            <w:r w:rsidRPr="00CC47F3">
              <w:rPr>
                <w:sz w:val="20"/>
                <w:szCs w:val="20"/>
              </w:rPr>
              <w:tab/>
            </w:r>
          </w:p>
        </w:tc>
        <w:tc>
          <w:tcPr>
            <w:tcW w:w="7446" w:type="dxa"/>
            <w:vAlign w:val="center"/>
          </w:tcPr>
          <w:p w14:paraId="3D3F2FD5" w14:textId="77777777" w:rsidR="00C24F46" w:rsidRPr="00476662" w:rsidRDefault="00144DBE" w:rsidP="00193F65">
            <w:pPr>
              <w:rPr>
                <w:rFonts w:cstheme="minorHAnsi"/>
              </w:rPr>
            </w:pPr>
            <w:r w:rsidRPr="00476662">
              <w:rPr>
                <w:rFonts w:eastAsia="Calibri" w:cstheme="minorHAnsi"/>
                <w:lang w:val="ro-RO"/>
              </w:rPr>
              <w:t>Utilizatori/an</w:t>
            </w:r>
          </w:p>
        </w:tc>
      </w:tr>
      <w:tr w:rsidR="00C24F46" w14:paraId="73D2CE14" w14:textId="77777777" w:rsidTr="002A316B">
        <w:trPr>
          <w:jc w:val="center"/>
        </w:trPr>
        <w:tc>
          <w:tcPr>
            <w:tcW w:w="1904" w:type="dxa"/>
          </w:tcPr>
          <w:p w14:paraId="6B0E4339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t>Valoarea de referință (dacă este cazul)</w:t>
            </w:r>
          </w:p>
        </w:tc>
        <w:tc>
          <w:tcPr>
            <w:tcW w:w="7446" w:type="dxa"/>
            <w:vAlign w:val="center"/>
          </w:tcPr>
          <w:p w14:paraId="1D35D2C7" w14:textId="77777777" w:rsidR="00A27C5D" w:rsidRDefault="009C6F8E" w:rsidP="009C6F8E">
            <w:pPr>
              <w:rPr>
                <w:rFonts w:cstheme="minorHAnsi"/>
                <w:color w:val="000000"/>
              </w:rPr>
            </w:pPr>
            <w:r w:rsidRPr="00476662">
              <w:rPr>
                <w:rFonts w:cstheme="minorHAnsi"/>
                <w:color w:val="000000"/>
              </w:rPr>
              <w:t>&gt;=0</w:t>
            </w:r>
            <w:r w:rsidRPr="00476662">
              <w:rPr>
                <w:rFonts w:cstheme="minorHAnsi"/>
                <w:color w:val="000000"/>
              </w:rPr>
              <w:br/>
            </w:r>
            <w:r w:rsidR="00A27C5D">
              <w:rPr>
                <w:rFonts w:cstheme="minorHAnsi"/>
                <w:color w:val="000000"/>
              </w:rPr>
              <w:t>N</w:t>
            </w:r>
            <w:r w:rsidRPr="00476662">
              <w:rPr>
                <w:rFonts w:cstheme="minorHAnsi"/>
                <w:color w:val="000000"/>
              </w:rPr>
              <w:t xml:space="preserve">umărul inițial de utilizatori anuali ai structurilor educaționale sprijinite în cadrul proiectului.  Această valoare este calculată pentru un an anterior cererii de finanțare (cea mai recentă valoare posibilă). </w:t>
            </w:r>
          </w:p>
          <w:p w14:paraId="34E3D384" w14:textId="77777777" w:rsidR="009C6F8E" w:rsidRPr="00476662" w:rsidRDefault="009C6F8E" w:rsidP="009C6F8E">
            <w:pPr>
              <w:rPr>
                <w:rFonts w:cstheme="minorHAnsi"/>
                <w:color w:val="000000"/>
              </w:rPr>
            </w:pPr>
            <w:r w:rsidRPr="00476662">
              <w:rPr>
                <w:rFonts w:cstheme="minorHAnsi"/>
                <w:color w:val="000000"/>
              </w:rPr>
              <w:t>Valoarea de bază este zero numai pentru structurile educaționale noi sprijinite</w:t>
            </w:r>
            <w:r w:rsidR="00A27C5D">
              <w:rPr>
                <w:rFonts w:cstheme="minorHAnsi"/>
                <w:color w:val="000000"/>
              </w:rPr>
              <w:t>.</w:t>
            </w:r>
          </w:p>
          <w:p w14:paraId="233643C6" w14:textId="77777777" w:rsidR="00C24F46" w:rsidRPr="00476662" w:rsidRDefault="00C24F46" w:rsidP="00193F65">
            <w:pPr>
              <w:rPr>
                <w:rFonts w:cstheme="minorHAnsi"/>
              </w:rPr>
            </w:pPr>
          </w:p>
        </w:tc>
      </w:tr>
      <w:tr w:rsidR="00C24F46" w:rsidRPr="00B657E3" w14:paraId="01BCCB87" w14:textId="77777777" w:rsidTr="002A316B">
        <w:trPr>
          <w:jc w:val="center"/>
        </w:trPr>
        <w:tc>
          <w:tcPr>
            <w:tcW w:w="1904" w:type="dxa"/>
          </w:tcPr>
          <w:p w14:paraId="7938DC95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Valoarea țintă</w:t>
            </w:r>
          </w:p>
        </w:tc>
        <w:tc>
          <w:tcPr>
            <w:tcW w:w="7446" w:type="dxa"/>
            <w:vAlign w:val="center"/>
          </w:tcPr>
          <w:p w14:paraId="15734222" w14:textId="77777777" w:rsidR="00C24F46" w:rsidRPr="00476662" w:rsidRDefault="009C6F8E" w:rsidP="00986011">
            <w:pPr>
              <w:rPr>
                <w:rFonts w:cstheme="minorHAnsi"/>
                <w:color w:val="000000"/>
              </w:rPr>
            </w:pPr>
            <w:r w:rsidRPr="00476662">
              <w:rPr>
                <w:rFonts w:cstheme="minorHAnsi"/>
                <w:color w:val="000000"/>
              </w:rPr>
              <w:t>Ținta reprezintă numărul planificat de utilizatori anuali ai structurilor educaționale după finalizarea proiectului</w:t>
            </w:r>
            <w:r w:rsidR="00986011" w:rsidRPr="00476662">
              <w:rPr>
                <w:rFonts w:cstheme="minorHAnsi"/>
                <w:color w:val="000000"/>
              </w:rPr>
              <w:t xml:space="preserve"> (&gt;0)</w:t>
            </w:r>
          </w:p>
        </w:tc>
      </w:tr>
      <w:tr w:rsidR="00C24F46" w14:paraId="7EBC851D" w14:textId="77777777" w:rsidTr="002A316B">
        <w:trPr>
          <w:jc w:val="center"/>
        </w:trPr>
        <w:tc>
          <w:tcPr>
            <w:tcW w:w="1904" w:type="dxa"/>
          </w:tcPr>
          <w:p w14:paraId="42D89DDC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t>Momentul îndeplinirii</w:t>
            </w:r>
          </w:p>
        </w:tc>
        <w:tc>
          <w:tcPr>
            <w:tcW w:w="7446" w:type="dxa"/>
            <w:vAlign w:val="center"/>
          </w:tcPr>
          <w:p w14:paraId="0B2CD406" w14:textId="77777777" w:rsidR="00C24F46" w:rsidRPr="00476662" w:rsidRDefault="00144DBE" w:rsidP="002801CC">
            <w:pPr>
              <w:spacing w:before="240"/>
              <w:jc w:val="both"/>
              <w:rPr>
                <w:rFonts w:eastAsia="Calibri" w:cstheme="minorHAnsi"/>
                <w:lang w:val="ro-RO"/>
              </w:rPr>
            </w:pPr>
            <w:r w:rsidRPr="00476662">
              <w:rPr>
                <w:rFonts w:eastAsia="Calibri" w:cstheme="minorHAnsi"/>
                <w:lang w:val="ro-RO"/>
              </w:rPr>
              <w:t>La finalizarea implementării proiectului</w:t>
            </w:r>
          </w:p>
          <w:p w14:paraId="51CE9F27" w14:textId="77777777" w:rsidR="00986011" w:rsidRPr="00476662" w:rsidRDefault="00986011" w:rsidP="002801CC">
            <w:pPr>
              <w:spacing w:before="240"/>
              <w:jc w:val="both"/>
              <w:rPr>
                <w:rFonts w:cstheme="minorHAnsi"/>
              </w:rPr>
            </w:pPr>
            <w:r w:rsidRPr="00476662">
              <w:rPr>
                <w:rFonts w:cstheme="minorHAnsi"/>
              </w:rPr>
              <w:t>Valoarea realizată se măsoară la un an după finalizarea și punerea în funcțiune a structurilor educaționale din cadrul proiectului.</w:t>
            </w:r>
          </w:p>
        </w:tc>
      </w:tr>
      <w:tr w:rsidR="00C24F46" w:rsidRPr="007265C3" w14:paraId="5905501A" w14:textId="77777777" w:rsidTr="002A316B">
        <w:trPr>
          <w:jc w:val="center"/>
        </w:trPr>
        <w:tc>
          <w:tcPr>
            <w:tcW w:w="1904" w:type="dxa"/>
          </w:tcPr>
          <w:p w14:paraId="214BA398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lastRenderedPageBreak/>
              <w:t xml:space="preserve">Documente justificative privind îndeplinirea indicatorului </w:t>
            </w:r>
          </w:p>
        </w:tc>
        <w:tc>
          <w:tcPr>
            <w:tcW w:w="7446" w:type="dxa"/>
            <w:vAlign w:val="center"/>
          </w:tcPr>
          <w:p w14:paraId="6DCFD402" w14:textId="77777777" w:rsidR="00C24F46" w:rsidRPr="00476662" w:rsidRDefault="00986011" w:rsidP="002801CC">
            <w:pPr>
              <w:rPr>
                <w:rFonts w:cstheme="minorHAnsi"/>
                <w:bCs/>
              </w:rPr>
            </w:pPr>
            <w:r w:rsidRPr="00476662">
              <w:rPr>
                <w:rFonts w:cstheme="minorHAnsi"/>
                <w:color w:val="000000"/>
              </w:rPr>
              <w:t xml:space="preserve">Exemple de documente justificative includ documente care atestă utilizarea structurilor educaționale sprijinite în cadrul proiectului. </w:t>
            </w:r>
            <w:r w:rsidR="002801CC" w:rsidRPr="00476662">
              <w:rPr>
                <w:rFonts w:cstheme="minorHAnsi"/>
                <w:color w:val="000000"/>
              </w:rPr>
              <w:br/>
            </w:r>
          </w:p>
        </w:tc>
      </w:tr>
      <w:tr w:rsidR="00C24F46" w:rsidRPr="007265C3" w14:paraId="0D11E206" w14:textId="77777777" w:rsidTr="002A316B">
        <w:trPr>
          <w:jc w:val="center"/>
        </w:trPr>
        <w:tc>
          <w:tcPr>
            <w:tcW w:w="1904" w:type="dxa"/>
          </w:tcPr>
          <w:p w14:paraId="3BDEED8E" w14:textId="77777777" w:rsidR="00C24F46" w:rsidRPr="00CC47F3" w:rsidRDefault="00C24F46" w:rsidP="00193F65">
            <w:pPr>
              <w:rPr>
                <w:sz w:val="20"/>
                <w:szCs w:val="20"/>
              </w:rPr>
            </w:pPr>
            <w:r w:rsidRPr="00CC47F3">
              <w:rPr>
                <w:sz w:val="20"/>
                <w:szCs w:val="20"/>
              </w:rPr>
              <w:t>Metoda de calcul</w:t>
            </w:r>
          </w:p>
        </w:tc>
        <w:tc>
          <w:tcPr>
            <w:tcW w:w="7446" w:type="dxa"/>
            <w:vAlign w:val="center"/>
          </w:tcPr>
          <w:p w14:paraId="724C40F1" w14:textId="77777777" w:rsidR="001E68E8" w:rsidRPr="00476662" w:rsidRDefault="001E68E8" w:rsidP="001E68E8">
            <w:pPr>
              <w:rPr>
                <w:rFonts w:cstheme="minorHAnsi"/>
              </w:rPr>
            </w:pPr>
            <w:r w:rsidRPr="00476662">
              <w:rPr>
                <w:rFonts w:cstheme="minorHAnsi"/>
              </w:rPr>
              <w:t>Solicitantul va explica la momentul depunerii cererii de finanțare modul în care a calculat valoarea</w:t>
            </w:r>
            <w:r w:rsidR="00986011" w:rsidRPr="00476662">
              <w:rPr>
                <w:rFonts w:cstheme="minorHAnsi"/>
              </w:rPr>
              <w:t xml:space="preserve"> de bază si valoarea</w:t>
            </w:r>
            <w:r w:rsidRPr="00476662">
              <w:rPr>
                <w:rFonts w:cstheme="minorHAnsi"/>
              </w:rPr>
              <w:t xml:space="preserve"> țintă (fie valoarea rezultă dintr-un document justificativ, ca de exemplu documentații tehnico-economice aferente investiției, adeverințe, date INS, etc., fie valoarea rezultă din aplicarea unei formule de calcul).</w:t>
            </w:r>
          </w:p>
          <w:p w14:paraId="72644E04" w14:textId="77777777" w:rsidR="00C24F46" w:rsidRPr="00476662" w:rsidRDefault="00C24F46" w:rsidP="00D566E6">
            <w:pPr>
              <w:jc w:val="both"/>
              <w:rPr>
                <w:rFonts w:cstheme="minorHAnsi"/>
              </w:rPr>
            </w:pPr>
          </w:p>
        </w:tc>
      </w:tr>
    </w:tbl>
    <w:p w14:paraId="0218A952" w14:textId="77777777" w:rsidR="00C24F46" w:rsidRPr="00C24F46" w:rsidRDefault="00C24F46" w:rsidP="00C24F46">
      <w:pPr>
        <w:rPr>
          <w:b/>
          <w:bCs/>
          <w:color w:val="2F5496" w:themeColor="accent1" w:themeShade="BF"/>
          <w:sz w:val="26"/>
          <w:szCs w:val="26"/>
        </w:rPr>
      </w:pPr>
    </w:p>
    <w:sectPr w:rsidR="00C24F46" w:rsidRPr="00C24F46" w:rsidSect="00D630F2">
      <w:headerReference w:type="default" r:id="rId11"/>
      <w:footerReference w:type="default" r:id="rId12"/>
      <w:pgSz w:w="12240" w:h="15840"/>
      <w:pgMar w:top="19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4715" w14:textId="77777777" w:rsidR="002F345D" w:rsidRDefault="002F345D" w:rsidP="00156BD4">
      <w:pPr>
        <w:spacing w:after="0" w:line="240" w:lineRule="auto"/>
      </w:pPr>
      <w:r>
        <w:separator/>
      </w:r>
    </w:p>
  </w:endnote>
  <w:endnote w:type="continuationSeparator" w:id="0">
    <w:p w14:paraId="4E36BB5A" w14:textId="77777777" w:rsidR="002F345D" w:rsidRDefault="002F345D" w:rsidP="00156BD4">
      <w:pPr>
        <w:spacing w:after="0" w:line="240" w:lineRule="auto"/>
      </w:pPr>
      <w:r>
        <w:continuationSeparator/>
      </w:r>
    </w:p>
  </w:endnote>
  <w:endnote w:type="continuationNotice" w:id="1">
    <w:p w14:paraId="326A4B59" w14:textId="77777777" w:rsidR="002F345D" w:rsidRDefault="002F34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E51C7E" w14:textId="77777777" w:rsidR="00DC7C8E" w:rsidRDefault="00DC7C8E" w:rsidP="00DC7C8E">
        <w:pPr>
          <w:pStyle w:val="Footer"/>
        </w:pPr>
      </w:p>
      <w:p w14:paraId="4982E18B" w14:textId="77777777" w:rsidR="00DC7C8E" w:rsidRDefault="00DC7C8E" w:rsidP="00DC7C8E">
        <w:pPr>
          <w:pStyle w:val="Footer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6FFB3089" wp14:editId="1281F1FB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260788168" name="Picture 2607881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98182648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3D136E2F" w14:textId="77777777" w:rsidR="00DC7C8E" w:rsidRDefault="00DC7C8E" w:rsidP="00DC7C8E">
        <w:pPr>
          <w:pStyle w:val="Footer"/>
        </w:pPr>
      </w:p>
      <w:p w14:paraId="2D76CF00" w14:textId="77777777" w:rsidR="00DC7C8E" w:rsidRPr="00272D0D" w:rsidRDefault="00DC7C8E" w:rsidP="00DC7C8E">
        <w:pPr>
          <w:pStyle w:val="Footer"/>
          <w:spacing w:after="60"/>
          <w:jc w:val="center"/>
          <w:rPr>
            <w:b/>
            <w:color w:val="002060"/>
            <w:sz w:val="28"/>
            <w:szCs w:val="28"/>
          </w:rPr>
        </w:pPr>
        <w:r w:rsidRPr="00A62835">
          <w:rPr>
            <w:b/>
            <w:noProof/>
            <w:color w:val="002060"/>
            <w:sz w:val="28"/>
            <w:szCs w:val="28"/>
            <w:lang w:eastAsia="ro-RO"/>
          </w:rPr>
          <w:t>www.regionordvest.ro</w:t>
        </w:r>
        <w:r>
          <w:rPr>
            <w:b/>
            <w:color w:val="002060"/>
            <w:sz w:val="28"/>
            <w:szCs w:val="28"/>
          </w:rPr>
          <w:t xml:space="preserve">  I  www.nord-vest.ro</w:t>
        </w:r>
      </w:p>
    </w:sdtContent>
  </w:sdt>
  <w:p w14:paraId="41F0093E" w14:textId="77777777" w:rsidR="00DC7C8E" w:rsidRDefault="00DC7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5FBD" w14:textId="77777777" w:rsidR="002F345D" w:rsidRDefault="002F345D" w:rsidP="00156BD4">
      <w:pPr>
        <w:spacing w:after="0" w:line="240" w:lineRule="auto"/>
      </w:pPr>
      <w:r>
        <w:separator/>
      </w:r>
    </w:p>
  </w:footnote>
  <w:footnote w:type="continuationSeparator" w:id="0">
    <w:p w14:paraId="0E8D57EC" w14:textId="77777777" w:rsidR="002F345D" w:rsidRDefault="002F345D" w:rsidP="00156BD4">
      <w:pPr>
        <w:spacing w:after="0" w:line="240" w:lineRule="auto"/>
      </w:pPr>
      <w:r>
        <w:continuationSeparator/>
      </w:r>
    </w:p>
  </w:footnote>
  <w:footnote w:type="continuationNotice" w:id="1">
    <w:p w14:paraId="4D18A94E" w14:textId="77777777" w:rsidR="002F345D" w:rsidRDefault="002F34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6DDB" w14:textId="77777777" w:rsidR="00156BD4" w:rsidRPr="00467D11" w:rsidRDefault="00C16241" w:rsidP="00467D11">
    <w:pPr>
      <w:pStyle w:val="Header"/>
    </w:pPr>
    <w:r>
      <w:rPr>
        <w:noProof/>
      </w:rPr>
      <w:drawing>
        <wp:inline distT="0" distB="0" distL="0" distR="0" wp14:anchorId="34CB6A11" wp14:editId="7AB0E983">
          <wp:extent cx="5731510" cy="622935"/>
          <wp:effectExtent l="0" t="0" r="2540" b="5715"/>
          <wp:docPr id="1061672023" name="Picture 10616720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E6FC8"/>
    <w:multiLevelType w:val="hybridMultilevel"/>
    <w:tmpl w:val="08E0CAF2"/>
    <w:lvl w:ilvl="0" w:tplc="220CB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377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anca Archip">
    <w15:presenceInfo w15:providerId="AD" w15:userId="S::bianca.archip@nord-vest.ro::9d1f2e61-ee10-4194-a1cd-0a75e3f1b3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0A9"/>
    <w:rsid w:val="000535A3"/>
    <w:rsid w:val="000546D1"/>
    <w:rsid w:val="00074F54"/>
    <w:rsid w:val="000C086E"/>
    <w:rsid w:val="000C4202"/>
    <w:rsid w:val="000D1B95"/>
    <w:rsid w:val="000E6546"/>
    <w:rsid w:val="000F4621"/>
    <w:rsid w:val="000F7E56"/>
    <w:rsid w:val="00112B93"/>
    <w:rsid w:val="0012110C"/>
    <w:rsid w:val="00135DAA"/>
    <w:rsid w:val="00144DBE"/>
    <w:rsid w:val="00155A3A"/>
    <w:rsid w:val="00156BD4"/>
    <w:rsid w:val="0019050B"/>
    <w:rsid w:val="00193F65"/>
    <w:rsid w:val="001B4C43"/>
    <w:rsid w:val="001C1730"/>
    <w:rsid w:val="001D5496"/>
    <w:rsid w:val="001E68E8"/>
    <w:rsid w:val="001E692F"/>
    <w:rsid w:val="00206E2D"/>
    <w:rsid w:val="00217A92"/>
    <w:rsid w:val="00221745"/>
    <w:rsid w:val="002447C1"/>
    <w:rsid w:val="0025167D"/>
    <w:rsid w:val="00255B33"/>
    <w:rsid w:val="00264430"/>
    <w:rsid w:val="00274626"/>
    <w:rsid w:val="00276583"/>
    <w:rsid w:val="002801CC"/>
    <w:rsid w:val="002A316B"/>
    <w:rsid w:val="002D1F97"/>
    <w:rsid w:val="002E5849"/>
    <w:rsid w:val="002E70A3"/>
    <w:rsid w:val="002F345D"/>
    <w:rsid w:val="002F4800"/>
    <w:rsid w:val="00312382"/>
    <w:rsid w:val="003129F9"/>
    <w:rsid w:val="0032294E"/>
    <w:rsid w:val="00330A12"/>
    <w:rsid w:val="0034550B"/>
    <w:rsid w:val="00347BDE"/>
    <w:rsid w:val="00351B5E"/>
    <w:rsid w:val="00365219"/>
    <w:rsid w:val="00373531"/>
    <w:rsid w:val="003975B5"/>
    <w:rsid w:val="003D3BB2"/>
    <w:rsid w:val="003E5E15"/>
    <w:rsid w:val="00410F75"/>
    <w:rsid w:val="00467D11"/>
    <w:rsid w:val="00476662"/>
    <w:rsid w:val="005239A2"/>
    <w:rsid w:val="00527480"/>
    <w:rsid w:val="00532810"/>
    <w:rsid w:val="00534C9A"/>
    <w:rsid w:val="005705A7"/>
    <w:rsid w:val="00574545"/>
    <w:rsid w:val="00591032"/>
    <w:rsid w:val="00594B97"/>
    <w:rsid w:val="00597A65"/>
    <w:rsid w:val="005B7B46"/>
    <w:rsid w:val="005C3400"/>
    <w:rsid w:val="005D0948"/>
    <w:rsid w:val="005D3121"/>
    <w:rsid w:val="005F4D47"/>
    <w:rsid w:val="00635B53"/>
    <w:rsid w:val="00643520"/>
    <w:rsid w:val="00654AFE"/>
    <w:rsid w:val="00686C70"/>
    <w:rsid w:val="00690478"/>
    <w:rsid w:val="0069180E"/>
    <w:rsid w:val="006E3FCF"/>
    <w:rsid w:val="007265C3"/>
    <w:rsid w:val="00730D8D"/>
    <w:rsid w:val="0073405F"/>
    <w:rsid w:val="00742069"/>
    <w:rsid w:val="00745757"/>
    <w:rsid w:val="00767FF4"/>
    <w:rsid w:val="00792795"/>
    <w:rsid w:val="00797004"/>
    <w:rsid w:val="007B615A"/>
    <w:rsid w:val="007D40A9"/>
    <w:rsid w:val="007E3382"/>
    <w:rsid w:val="007E6617"/>
    <w:rsid w:val="00827E31"/>
    <w:rsid w:val="008410C4"/>
    <w:rsid w:val="00864EC9"/>
    <w:rsid w:val="0089275E"/>
    <w:rsid w:val="008D194E"/>
    <w:rsid w:val="008F1A52"/>
    <w:rsid w:val="009137EA"/>
    <w:rsid w:val="009217C3"/>
    <w:rsid w:val="0097117E"/>
    <w:rsid w:val="00977DB9"/>
    <w:rsid w:val="00986011"/>
    <w:rsid w:val="009B39EA"/>
    <w:rsid w:val="009B4232"/>
    <w:rsid w:val="009B43F7"/>
    <w:rsid w:val="009B756E"/>
    <w:rsid w:val="009C69E1"/>
    <w:rsid w:val="009C6F8E"/>
    <w:rsid w:val="009D13B4"/>
    <w:rsid w:val="00A023C9"/>
    <w:rsid w:val="00A27C5D"/>
    <w:rsid w:val="00A30C23"/>
    <w:rsid w:val="00A31096"/>
    <w:rsid w:val="00A52828"/>
    <w:rsid w:val="00A9507B"/>
    <w:rsid w:val="00AB1769"/>
    <w:rsid w:val="00AD5C7B"/>
    <w:rsid w:val="00AE7643"/>
    <w:rsid w:val="00AF3AAE"/>
    <w:rsid w:val="00AF6B4D"/>
    <w:rsid w:val="00B16675"/>
    <w:rsid w:val="00B27ED7"/>
    <w:rsid w:val="00B44693"/>
    <w:rsid w:val="00B57BBA"/>
    <w:rsid w:val="00B657E3"/>
    <w:rsid w:val="00B87153"/>
    <w:rsid w:val="00BD0DE6"/>
    <w:rsid w:val="00C10477"/>
    <w:rsid w:val="00C16241"/>
    <w:rsid w:val="00C24F46"/>
    <w:rsid w:val="00C26297"/>
    <w:rsid w:val="00C43A7B"/>
    <w:rsid w:val="00C7699F"/>
    <w:rsid w:val="00C91CE3"/>
    <w:rsid w:val="00C93218"/>
    <w:rsid w:val="00CC47F3"/>
    <w:rsid w:val="00CD5E81"/>
    <w:rsid w:val="00D01603"/>
    <w:rsid w:val="00D310B1"/>
    <w:rsid w:val="00D349DA"/>
    <w:rsid w:val="00D47557"/>
    <w:rsid w:val="00D500C7"/>
    <w:rsid w:val="00D566E6"/>
    <w:rsid w:val="00D630F2"/>
    <w:rsid w:val="00D923B7"/>
    <w:rsid w:val="00DA2AD8"/>
    <w:rsid w:val="00DA36DE"/>
    <w:rsid w:val="00DB6B9E"/>
    <w:rsid w:val="00DC7C8E"/>
    <w:rsid w:val="00DE7F2A"/>
    <w:rsid w:val="00DF429E"/>
    <w:rsid w:val="00E14AE5"/>
    <w:rsid w:val="00E3701D"/>
    <w:rsid w:val="00E503E5"/>
    <w:rsid w:val="00E51A43"/>
    <w:rsid w:val="00E62683"/>
    <w:rsid w:val="00E7492D"/>
    <w:rsid w:val="00E75FBC"/>
    <w:rsid w:val="00E835D7"/>
    <w:rsid w:val="00E87D78"/>
    <w:rsid w:val="00E97D01"/>
    <w:rsid w:val="00EA7DF0"/>
    <w:rsid w:val="00EB4631"/>
    <w:rsid w:val="00EC1180"/>
    <w:rsid w:val="00ED4342"/>
    <w:rsid w:val="00EE1D5B"/>
    <w:rsid w:val="00EE7BD3"/>
    <w:rsid w:val="00F01768"/>
    <w:rsid w:val="00F17464"/>
    <w:rsid w:val="00F31229"/>
    <w:rsid w:val="00F53354"/>
    <w:rsid w:val="00F6121C"/>
    <w:rsid w:val="00F80B45"/>
    <w:rsid w:val="00F93A7F"/>
    <w:rsid w:val="00FA0C56"/>
    <w:rsid w:val="00FC40CD"/>
    <w:rsid w:val="00FC4C49"/>
    <w:rsid w:val="00FD1A8D"/>
    <w:rsid w:val="00FD64F4"/>
    <w:rsid w:val="00FD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BDCFF"/>
  <w15:docId w15:val="{3430698B-0BBC-4C12-B946-D02EAB2C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4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43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43A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A7B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15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6BD4"/>
  </w:style>
  <w:style w:type="paragraph" w:styleId="Footer">
    <w:name w:val="footer"/>
    <w:basedOn w:val="Normal"/>
    <w:link w:val="FooterChar"/>
    <w:uiPriority w:val="99"/>
    <w:unhideWhenUsed/>
    <w:rsid w:val="00156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BD4"/>
  </w:style>
  <w:style w:type="character" w:customStyle="1" w:styleId="cf01">
    <w:name w:val="cf01"/>
    <w:basedOn w:val="DefaultParagraphFont"/>
    <w:rsid w:val="003129F9"/>
    <w:rPr>
      <w:rFonts w:ascii="Segoe UI" w:hAnsi="Segoe UI" w:cs="Segoe UI" w:hint="default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75FBC"/>
    <w:pPr>
      <w:ind w:left="720"/>
      <w:contextualSpacing/>
    </w:pPr>
  </w:style>
  <w:style w:type="paragraph" w:styleId="Revision">
    <w:name w:val="Revision"/>
    <w:hidden/>
    <w:uiPriority w:val="99"/>
    <w:semiHidden/>
    <w:rsid w:val="00AE7643"/>
    <w:pPr>
      <w:spacing w:after="0" w:line="240" w:lineRule="auto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10F75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"/>
    <w:basedOn w:val="Normal"/>
    <w:link w:val="FootnoteTextChar"/>
    <w:unhideWhenUsed/>
    <w:qFormat/>
    <w:rsid w:val="00410F75"/>
    <w:pPr>
      <w:spacing w:after="0" w:line="240" w:lineRule="auto"/>
    </w:pPr>
    <w:rPr>
      <w:kern w:val="0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410F75"/>
    <w:rPr>
      <w:kern w:val="0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basedOn w:val="DefaultParagraphFont"/>
    <w:link w:val="BVIfnrChar1Char"/>
    <w:uiPriority w:val="99"/>
    <w:unhideWhenUsed/>
    <w:qFormat/>
    <w:rsid w:val="00410F75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410F75"/>
    <w:pPr>
      <w:spacing w:line="240" w:lineRule="exact"/>
    </w:pPr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AC0F1-7A2C-442A-9B38-161A95116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2B03E0-82DF-4D8C-9F93-6AA8B8F9837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7180F4F7-9A21-4448-9BB6-218B37F9E3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090D7E-90D2-431B-A338-92AF4022BC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Pop</dc:creator>
  <cp:keywords/>
  <dc:description/>
  <cp:lastModifiedBy>Cristian Otgon</cp:lastModifiedBy>
  <cp:revision>11</cp:revision>
  <dcterms:created xsi:type="dcterms:W3CDTF">2023-05-10T12:21:00Z</dcterms:created>
  <dcterms:modified xsi:type="dcterms:W3CDTF">2023-05-31T12:49:00Z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